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1BEC1C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1B5D38">
        <w:rPr>
          <w:rStyle w:val="Strong"/>
          <w:rFonts w:asciiTheme="minorHAnsi" w:hAnsiTheme="minorHAnsi" w:cstheme="minorHAnsi"/>
          <w:lang w:val="en-GB"/>
        </w:rPr>
        <w:t>18-G001-22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172A689" w:rsidR="00B0293A" w:rsidRPr="00532E97" w:rsidRDefault="00EB1BF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1B5D38">
              <w:rPr>
                <w:rFonts w:ascii="Calibri" w:hAnsi="Calibri"/>
                <w:szCs w:val="20"/>
              </w:rPr>
              <w:t>/07/22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B767898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B1BF6">
              <w:rPr>
                <w:rFonts w:ascii="Calibri" w:hAnsi="Calibri"/>
                <w:szCs w:val="20"/>
                <w:highlight w:val="yellow"/>
              </w:rPr>
              <w:t>26</w:t>
            </w:r>
            <w:r w:rsidR="001B5D38">
              <w:rPr>
                <w:rFonts w:ascii="Calibri" w:hAnsi="Calibri"/>
                <w:szCs w:val="20"/>
                <w:highlight w:val="yellow"/>
              </w:rPr>
              <w:t>/07/22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B8825B" w:rsidR="00B0293A" w:rsidRPr="00251A4B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1B5D3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1B5D38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67B601" w:rsidR="00B0293A" w:rsidRPr="00CB6DDC" w:rsidRDefault="00EB1BF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12</w:t>
            </w:r>
            <w:r w:rsidR="001B5D38">
              <w:rPr>
                <w:rFonts w:ascii="Calibri" w:hAnsi="Calibri"/>
                <w:szCs w:val="20"/>
                <w:highlight w:val="yellow"/>
              </w:rPr>
              <w:t>/08/22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3C48047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1B5D38">
              <w:rPr>
                <w:rFonts w:ascii="Calibri" w:hAnsi="Calibri"/>
                <w:szCs w:val="20"/>
              </w:rPr>
              <w:t>/08/22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B2AF7D6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1B5D38">
              <w:rPr>
                <w:rFonts w:ascii="Calibri" w:hAnsi="Calibri"/>
                <w:szCs w:val="20"/>
              </w:rPr>
              <w:t>/08/22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42AC2ED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1B5D38">
              <w:rPr>
                <w:rFonts w:ascii="Calibri" w:hAnsi="Calibri"/>
                <w:szCs w:val="20"/>
              </w:rPr>
              <w:t>/08/22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4C84391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1B5D38">
              <w:rPr>
                <w:rFonts w:ascii="Calibri" w:hAnsi="Calibri"/>
                <w:szCs w:val="20"/>
              </w:rPr>
              <w:t>/08/22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4613498" w:rsidR="00B0293A" w:rsidRPr="00532E97" w:rsidRDefault="00EB1B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1B5D38">
              <w:rPr>
                <w:rFonts w:ascii="Calibri" w:hAnsi="Calibri"/>
                <w:szCs w:val="20"/>
              </w:rPr>
              <w:t>/0</w:t>
            </w:r>
            <w:r w:rsidR="00DA1824">
              <w:rPr>
                <w:rFonts w:ascii="Calibri" w:hAnsi="Calibri"/>
                <w:szCs w:val="20"/>
              </w:rPr>
              <w:t>9</w:t>
            </w:r>
            <w:r w:rsidR="001B5D38">
              <w:rPr>
                <w:rFonts w:ascii="Calibri" w:hAnsi="Calibri"/>
                <w:szCs w:val="20"/>
              </w:rPr>
              <w:t>/22</w:t>
            </w:r>
          </w:p>
        </w:tc>
      </w:tr>
    </w:tbl>
    <w:p w14:paraId="329EF2D3" w14:textId="77777777" w:rsidR="00BA3619" w:rsidRDefault="00BA3619" w:rsidP="004E36AD">
      <w:pPr>
        <w:rPr>
          <w:ins w:id="0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3717C9C5" w14:textId="77777777" w:rsidR="00BA3619" w:rsidRDefault="00BA3619" w:rsidP="004E36AD">
      <w:pPr>
        <w:rPr>
          <w:ins w:id="1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08E0FBA9" w14:textId="77777777" w:rsidR="00BA3619" w:rsidRDefault="00BA3619" w:rsidP="004E36AD">
      <w:pPr>
        <w:rPr>
          <w:ins w:id="2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72526F24" w14:textId="77777777" w:rsidR="00BA3619" w:rsidRDefault="00BA3619" w:rsidP="004E36AD">
      <w:pPr>
        <w:rPr>
          <w:ins w:id="3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188235BC" w14:textId="77777777" w:rsidR="00BA3619" w:rsidRDefault="00BA3619" w:rsidP="004E36AD">
      <w:pPr>
        <w:rPr>
          <w:ins w:id="4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76B623DD" w14:textId="77777777" w:rsidR="00BA3619" w:rsidRDefault="00BA3619" w:rsidP="004E36AD">
      <w:pPr>
        <w:rPr>
          <w:ins w:id="5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1AF0E7D2" w14:textId="77777777" w:rsidR="00BA3619" w:rsidRDefault="00BA3619" w:rsidP="004E36AD">
      <w:pPr>
        <w:rPr>
          <w:ins w:id="6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6561B6B0" w14:textId="77777777" w:rsidR="00BA3619" w:rsidRDefault="00BA3619" w:rsidP="004E36AD">
      <w:pPr>
        <w:rPr>
          <w:ins w:id="7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57236358" w14:textId="77777777" w:rsidR="00BA3619" w:rsidRDefault="00BA3619" w:rsidP="004E36AD">
      <w:pPr>
        <w:rPr>
          <w:ins w:id="8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3B88B7D5" w14:textId="77777777" w:rsidR="00BA3619" w:rsidRDefault="00BA3619" w:rsidP="004E36AD">
      <w:pPr>
        <w:rPr>
          <w:ins w:id="9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573A284E" w14:textId="77777777" w:rsidR="00BA3619" w:rsidRDefault="00BA3619" w:rsidP="004E36AD">
      <w:pPr>
        <w:rPr>
          <w:ins w:id="10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5F207230" w14:textId="77777777" w:rsidR="00BA3619" w:rsidRDefault="00BA3619" w:rsidP="004E36AD">
      <w:pPr>
        <w:rPr>
          <w:ins w:id="11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1D1AFCAD" w14:textId="77777777" w:rsidR="00BA3619" w:rsidRDefault="00BA3619" w:rsidP="004E36AD">
      <w:pPr>
        <w:rPr>
          <w:ins w:id="12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7EF7B3FE" w14:textId="77777777" w:rsidR="00BA3619" w:rsidRDefault="00BA3619" w:rsidP="004E36AD">
      <w:pPr>
        <w:rPr>
          <w:ins w:id="13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2CABC0B5" w14:textId="77777777" w:rsidR="00BA3619" w:rsidRDefault="00BA3619" w:rsidP="004E36AD">
      <w:pPr>
        <w:rPr>
          <w:ins w:id="14" w:author="Ruteta Tetabo" w:date="2022-07-18T15:49:00Z"/>
          <w:rFonts w:asciiTheme="minorHAnsi" w:hAnsiTheme="minorHAnsi"/>
          <w:color w:val="FF0000"/>
          <w:sz w:val="22"/>
          <w:szCs w:val="22"/>
        </w:rPr>
      </w:pPr>
    </w:p>
    <w:p w14:paraId="759C8E1D" w14:textId="77777777" w:rsidR="00651F96" w:rsidRDefault="00651F96" w:rsidP="004E36AD">
      <w:pPr>
        <w:rPr>
          <w:ins w:id="15" w:author="Ruteta Tetabo" w:date="2022-07-18T15:58:00Z"/>
          <w:rFonts w:asciiTheme="minorHAnsi" w:hAnsiTheme="minorHAnsi"/>
          <w:color w:val="FF0000"/>
          <w:sz w:val="22"/>
          <w:szCs w:val="22"/>
        </w:rPr>
      </w:pPr>
    </w:p>
    <w:p w14:paraId="6D252130" w14:textId="6E380173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3FCE" w14:textId="77777777" w:rsidR="00735B49" w:rsidRDefault="00735B49">
      <w:r>
        <w:separator/>
      </w:r>
    </w:p>
  </w:endnote>
  <w:endnote w:type="continuationSeparator" w:id="0">
    <w:p w14:paraId="51C7DCD6" w14:textId="77777777" w:rsidR="00735B49" w:rsidRDefault="00735B49">
      <w:r>
        <w:continuationSeparator/>
      </w:r>
    </w:p>
  </w:endnote>
  <w:endnote w:type="continuationNotice" w:id="1">
    <w:p w14:paraId="0D6ED824" w14:textId="77777777" w:rsidR="00735B49" w:rsidRDefault="00735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A1824" w:rsidRPr="00DA182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A1824" w:rsidRPr="00DA182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D184C4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A3619">
      <w:rPr>
        <w:noProof/>
      </w:rPr>
      <w:t>2022-07-18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E939C" w14:textId="77777777" w:rsidR="00735B49" w:rsidRDefault="00735B49">
      <w:r>
        <w:separator/>
      </w:r>
    </w:p>
  </w:footnote>
  <w:footnote w:type="continuationSeparator" w:id="0">
    <w:p w14:paraId="7E2F1AAD" w14:textId="77777777" w:rsidR="00735B49" w:rsidRDefault="00735B49">
      <w:r>
        <w:continuationSeparator/>
      </w:r>
    </w:p>
  </w:footnote>
  <w:footnote w:type="continuationNotice" w:id="1">
    <w:p w14:paraId="7FD5F8B9" w14:textId="77777777" w:rsidR="00735B49" w:rsidRDefault="00735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E30ED9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EB1BF6">
      <w:rPr>
        <w:rFonts w:asciiTheme="minorHAnsi" w:hAnsiTheme="minorHAnsi" w:cs="Calibri"/>
        <w:b/>
        <w:bCs/>
        <w:sz w:val="20"/>
      </w:rPr>
      <w:t>Error! Reference source not found.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85143">
    <w:abstractNumId w:val="1"/>
  </w:num>
  <w:num w:numId="2" w16cid:durableId="1081293631">
    <w:abstractNumId w:val="10"/>
  </w:num>
  <w:num w:numId="3" w16cid:durableId="1597515775">
    <w:abstractNumId w:val="11"/>
  </w:num>
  <w:num w:numId="4" w16cid:durableId="2038700865">
    <w:abstractNumId w:val="4"/>
  </w:num>
  <w:num w:numId="5" w16cid:durableId="1320841251">
    <w:abstractNumId w:val="3"/>
  </w:num>
  <w:num w:numId="6" w16cid:durableId="1730306880">
    <w:abstractNumId w:val="7"/>
  </w:num>
  <w:num w:numId="7" w16cid:durableId="1932464054">
    <w:abstractNumId w:val="5"/>
  </w:num>
  <w:num w:numId="8" w16cid:durableId="321546324">
    <w:abstractNumId w:val="9"/>
  </w:num>
  <w:num w:numId="9" w16cid:durableId="1830368523">
    <w:abstractNumId w:val="0"/>
  </w:num>
  <w:num w:numId="10" w16cid:durableId="741102139">
    <w:abstractNumId w:val="8"/>
  </w:num>
  <w:num w:numId="11" w16cid:durableId="1419517192">
    <w:abstractNumId w:val="2"/>
  </w:num>
  <w:num w:numId="12" w16cid:durableId="1901476351">
    <w:abstractNumId w:val="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uteta Tetabo">
    <w15:presenceInfo w15:providerId="AD" w15:userId="S-1-5-21-3913280647-1089736054-2730729942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5D38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02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1F96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1EB9"/>
    <w:rsid w:val="006F2364"/>
    <w:rsid w:val="006F47B4"/>
    <w:rsid w:val="006F6D10"/>
    <w:rsid w:val="006F7839"/>
    <w:rsid w:val="006F7E1A"/>
    <w:rsid w:val="007000D2"/>
    <w:rsid w:val="00700207"/>
    <w:rsid w:val="00701B06"/>
    <w:rsid w:val="00702ED0"/>
    <w:rsid w:val="00706672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5B49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0F98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A52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61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0F0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1824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1BF6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50257167-B5A8-4A3F-B08C-3B3D3A1C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FEAC67-471B-4EC5-80C2-69184723B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7</cp:revision>
  <cp:lastPrinted>2022-07-15T01:31:00Z</cp:lastPrinted>
  <dcterms:created xsi:type="dcterms:W3CDTF">2022-07-15T00:39:00Z</dcterms:created>
  <dcterms:modified xsi:type="dcterms:W3CDTF">2022-07-18T03:58:00Z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